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оглавление"/>
      <w:r>
        <w:t xml:space="preserve">Оглавление</w:t>
      </w:r>
      <w:bookmarkEnd w:id="20"/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remote-folder-or-longlonglonglonglong-file-with-manymanymanymany-letters-inside-opening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remote-folder-or-longlonglonglonglong-file-with-manymanymanymany-letters-inside-closing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p>
      <w:pPr>
        <w:pStyle w:val="Heading1"/>
      </w:pPr>
      <w:bookmarkStart w:id="21" w:name="short-instructions"/>
      <w:r>
        <w:t xml:space="preserve">Short instructions</w:t>
      </w:r>
      <w:bookmarkEnd w:id="21"/>
    </w:p>
    <w:p>
      <w:pPr>
        <w:pStyle w:val="FirstParagraph"/>
      </w:pPr>
      <w:hyperlink w:anchor="remote-folder-or-longlonglonglonglong-file-with-manymanymanymany-letters-inside-opening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remote-folder-or-longlonglonglonglong-file-with-manymanymanymany-letters-inside-closing">
        <w:r>
          <w:rPr>
            <w:rStyle w:val="Hyperlink"/>
          </w:rPr>
          <w:t xml:space="preserve">Close remote folder</w:t>
        </w:r>
      </w:hyperlink>
    </w:p>
    <w:p>
      <w:pPr>
        <w:pStyle w:val="Heading1"/>
      </w:pPr>
      <w:bookmarkStart w:id="22" w:name="some-instructions"/>
      <w:r>
        <w:t xml:space="preserve">Some instructions</w:t>
      </w:r>
      <w:bookmarkEnd w:id="22"/>
    </w:p>
    <w:p>
      <w:pPr>
        <w:pStyle w:val="FirstParagraph"/>
      </w:pPr>
      <w:r>
        <w:t xml:space="preserve">Lines</w:t>
      </w:r>
    </w:p>
    <w:p>
      <w:pPr>
        <w:pStyle w:val="Heading2"/>
      </w:pPr>
      <w:bookmarkStart w:id="23" w:name="remote-folder-or-longlonglonglonglong-file-with-manymanymanymany-letters-inside-opening"/>
      <w:r>
        <w:t xml:space="preserve">Remote folder or longlonglonglonglong file with manymanymanymany letters inside opening</w:t>
      </w:r>
      <w:bookmarkEnd w:id="23"/>
    </w:p>
    <w:p>
      <w:pPr>
        <w:pStyle w:val="FirstParagraph"/>
      </w:pPr>
      <w:r>
        <w:t xml:space="preserve">Open folder</w:t>
      </w:r>
    </w:p>
    <w:p>
      <w:pPr>
        <w:pStyle w:val="Heading2"/>
      </w:pPr>
      <w:bookmarkStart w:id="24" w:name="remote-folder-or-longlonglonglonglong-file-with-manymanymanymany-letters-inside-closing"/>
      <w:r>
        <w:t xml:space="preserve">Remote folder or longlonglonglonglong file with manymanymanymany letters inside closing</w:t>
      </w:r>
      <w:bookmarkEnd w:id="24"/>
    </w:p>
    <w:p>
      <w:pPr>
        <w:pStyle w:val="FirstParagraph"/>
      </w:pPr>
      <w:r>
        <w:t xml:space="preserve">Close folder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